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EB3AF" w14:textId="77777777" w:rsidR="00CF10FD" w:rsidRPr="004F4797" w:rsidRDefault="00CF10FD" w:rsidP="00955C23">
      <w:pPr>
        <w:pStyle w:val="PolicyTitleBox"/>
      </w:pPr>
      <w:r w:rsidRPr="004F4797">
        <w:t>Clatskanie School District 6J</w:t>
      </w:r>
    </w:p>
    <w:p w14:paraId="21503431" w14:textId="77777777" w:rsidR="00CC7D46" w:rsidRPr="004F4797" w:rsidRDefault="00CC7D46" w:rsidP="00955C23"/>
    <w:p w14:paraId="1CEEF9C5" w14:textId="77777777" w:rsidR="001E1260" w:rsidRPr="004F4797" w:rsidRDefault="001E1260" w:rsidP="00955C23">
      <w:pPr>
        <w:pStyle w:val="PolicyCode"/>
      </w:pPr>
      <w:r w:rsidRPr="004F4797">
        <w:t>Code:</w:t>
      </w:r>
      <w:r w:rsidRPr="004F4797">
        <w:tab/>
      </w:r>
      <w:r w:rsidR="00CF10FD" w:rsidRPr="004F4797">
        <w:t>LBEA</w:t>
      </w:r>
    </w:p>
    <w:p w14:paraId="6E8990DA" w14:textId="77777777" w:rsidR="00035410" w:rsidRPr="004F4797" w:rsidRDefault="001E1260" w:rsidP="00955C23">
      <w:pPr>
        <w:pStyle w:val="PolicyCode"/>
      </w:pPr>
      <w:r w:rsidRPr="004F4797">
        <w:t>Adopted:</w:t>
      </w:r>
      <w:r w:rsidRPr="004F4797">
        <w:tab/>
      </w:r>
      <w:r w:rsidR="00CF10FD" w:rsidRPr="004F4797">
        <w:t>3/08/21</w:t>
      </w:r>
    </w:p>
    <w:p w14:paraId="16F0B65D" w14:textId="2E86E9B7" w:rsidR="001E1260" w:rsidRPr="004F4797" w:rsidRDefault="00035410" w:rsidP="00955C23">
      <w:pPr>
        <w:pStyle w:val="PolicyCode"/>
      </w:pPr>
      <w:r w:rsidRPr="004F4797">
        <w:t>Revised/Readopted:</w:t>
      </w:r>
      <w:r w:rsidRPr="004F4797">
        <w:tab/>
        <w:t>11/04/24</w:t>
      </w:r>
    </w:p>
    <w:p w14:paraId="2B90BF50" w14:textId="471927AB" w:rsidR="001E1260" w:rsidRPr="004F4797" w:rsidRDefault="00BF592F" w:rsidP="00955C23">
      <w:pPr>
        <w:pStyle w:val="PolicyCode"/>
      </w:pPr>
      <w:r w:rsidRPr="004F4797">
        <w:t>Orig. Code(s):</w:t>
      </w:r>
      <w:r w:rsidRPr="004F4797">
        <w:tab/>
        <w:t>LBEA</w:t>
      </w:r>
    </w:p>
    <w:p w14:paraId="6B083C5F" w14:textId="77777777" w:rsidR="001E1260" w:rsidRPr="004F4797" w:rsidRDefault="001E1260" w:rsidP="00955C23"/>
    <w:p w14:paraId="36010053" w14:textId="1DA0DF28" w:rsidR="00EF573E" w:rsidRPr="004F4797" w:rsidRDefault="00CF10FD" w:rsidP="00955C23">
      <w:pPr>
        <w:pStyle w:val="PolicyTitle"/>
      </w:pPr>
      <w:bookmarkStart w:id="0" w:name="_Hlk55802592"/>
      <w:r w:rsidRPr="004F4797">
        <w:t>Resident Student Denial for Virtual Public Charter School Attendance**</w:t>
      </w:r>
    </w:p>
    <w:bookmarkEnd w:id="0"/>
    <w:p w14:paraId="71658E82" w14:textId="77777777" w:rsidR="00EF573E" w:rsidRPr="004F4797" w:rsidRDefault="00EF573E" w:rsidP="00EF573E"/>
    <w:p w14:paraId="3212CA84" w14:textId="18CC9118" w:rsidR="00955C23" w:rsidRPr="004F4797" w:rsidRDefault="007D6FA3" w:rsidP="00955C23">
      <w:pPr>
        <w:pStyle w:val="PolicyBodyText"/>
      </w:pPr>
      <w:r w:rsidRPr="004F4797">
        <w:t xml:space="preserve">The district is not required to approve a transfer </w:t>
      </w:r>
      <w:r w:rsidR="00B6738B" w:rsidRPr="004F4797">
        <w:t>of</w:t>
      </w:r>
      <w:r w:rsidRPr="004F4797">
        <w:t xml:space="preserve"> a resident student, when more than three percent of the students residing in the district are attending a virtual public charter school not sponsored by the district. </w:t>
      </w:r>
      <w:r w:rsidR="00955C23" w:rsidRPr="004F4797">
        <w:t xml:space="preserve">The district will semiannually, </w:t>
      </w:r>
      <w:r w:rsidR="00853614" w:rsidRPr="004F4797">
        <w:t xml:space="preserve">by </w:t>
      </w:r>
      <w:r w:rsidR="004025D7" w:rsidRPr="003D3EF5">
        <w:rPr>
          <w:highlight w:val="lightGray"/>
        </w:rPr>
        <w:t>[</w:t>
      </w:r>
      <w:r w:rsidR="00853614" w:rsidRPr="000D3951">
        <w:rPr>
          <w:highlight w:val="yellow"/>
        </w:rPr>
        <w:t>October</w:t>
      </w:r>
      <w:del w:id="1" w:author="OSBA" w:date="2025-09-12T17:12:00Z" w16du:dateUtc="2025-09-13T00:12:00Z">
        <w:r w:rsidR="00C361EA" w:rsidRPr="000D3951">
          <w:rPr>
            <w:highlight w:val="yellow"/>
          </w:rPr>
          <w:delText>November</w:delText>
        </w:r>
      </w:del>
      <w:r w:rsidR="00853614" w:rsidRPr="000D3951">
        <w:rPr>
          <w:highlight w:val="yellow"/>
        </w:rPr>
        <w:t xml:space="preserve"> 1 and April </w:t>
      </w:r>
      <w:proofErr w:type="gramStart"/>
      <w:r w:rsidR="00853614" w:rsidRPr="000D3951">
        <w:rPr>
          <w:highlight w:val="yellow"/>
        </w:rPr>
        <w:t>1</w:t>
      </w:r>
      <w:r w:rsidR="00853614" w:rsidRPr="003D3EF5">
        <w:rPr>
          <w:highlight w:val="lightGray"/>
        </w:rPr>
        <w:t>]</w:t>
      </w:r>
      <w:r w:rsidR="00853614" w:rsidRPr="004B7F18">
        <w:t>,</w:t>
      </w:r>
      <w:proofErr w:type="gramEnd"/>
      <w:r w:rsidR="00853614" w:rsidRPr="004F4797">
        <w:t xml:space="preserve"> </w:t>
      </w:r>
      <w:r w:rsidR="00955C23" w:rsidRPr="004F4797">
        <w:t xml:space="preserve">calculate the percentage of students residing in the district, who are </w:t>
      </w:r>
      <w:r w:rsidRPr="004F4797">
        <w:t>attending</w:t>
      </w:r>
      <w:r w:rsidR="00955C23" w:rsidRPr="004F4797">
        <w:t xml:space="preserve"> a virtual public charter school not sponsored by the district. When the </w:t>
      </w:r>
      <w:r w:rsidR="00804697" w:rsidRPr="003D3EF5">
        <w:rPr>
          <w:highlight w:val="lightGray"/>
        </w:rPr>
        <w:t>calculated</w:t>
      </w:r>
      <w:del w:id="2" w:author="OSBA" w:date="2025-09-12T17:12:00Z" w16du:dateUtc="2025-09-13T00:12:00Z">
        <w:r w:rsidR="00955C23" w:rsidRPr="004F4797">
          <w:delText>established</w:delText>
        </w:r>
      </w:del>
      <w:r w:rsidR="00955C23" w:rsidRPr="004F4797">
        <w:t xml:space="preserve"> percentage is more than three percent, the district will not approve </w:t>
      </w:r>
      <w:r w:rsidR="00155D06" w:rsidRPr="003D3EF5">
        <w:rPr>
          <w:highlight w:val="lightGray"/>
        </w:rPr>
        <w:t xml:space="preserve">a </w:t>
      </w:r>
      <w:r w:rsidR="00853614" w:rsidRPr="003D3EF5">
        <w:rPr>
          <w:highlight w:val="lightGray"/>
        </w:rPr>
        <w:t>student</w:t>
      </w:r>
      <w:r w:rsidR="00155D06" w:rsidRPr="003D3EF5">
        <w:rPr>
          <w:highlight w:val="lightGray"/>
        </w:rPr>
        <w:t>’</w:t>
      </w:r>
      <w:r w:rsidR="00853614" w:rsidRPr="003D3EF5">
        <w:rPr>
          <w:highlight w:val="lightGray"/>
        </w:rPr>
        <w:t>s</w:t>
      </w:r>
      <w:del w:id="3" w:author="OSBA" w:date="2025-09-12T17:12:00Z" w16du:dateUtc="2025-09-13T00:12:00Z">
        <w:r w:rsidR="00955C23" w:rsidRPr="004F4797">
          <w:delText>additional students</w:delText>
        </w:r>
      </w:del>
      <w:r w:rsidR="00955C23" w:rsidRPr="004F4797">
        <w:t xml:space="preserve"> enrollment to </w:t>
      </w:r>
      <w:r w:rsidRPr="004F4797">
        <w:t xml:space="preserve">such </w:t>
      </w:r>
      <w:r w:rsidR="00955C23" w:rsidRPr="004F4797">
        <w:t>a virtual public charter school</w:t>
      </w:r>
      <w:r w:rsidR="00853614" w:rsidRPr="004F4797">
        <w:t>.</w:t>
      </w:r>
    </w:p>
    <w:p w14:paraId="15EFEB25" w14:textId="77777777" w:rsidR="00955C23" w:rsidRPr="004F4797" w:rsidRDefault="00955C23" w:rsidP="00955C23">
      <w:pPr>
        <w:pStyle w:val="PolicyBodyText"/>
      </w:pPr>
    </w:p>
    <w:p w14:paraId="5472FFD1" w14:textId="77777777" w:rsidR="00853614" w:rsidRPr="003D3EF5" w:rsidRDefault="00D3581F" w:rsidP="006C4F94">
      <w:pPr>
        <w:pStyle w:val="PolicyBodyText"/>
        <w:rPr>
          <w:highlight w:val="lightGray"/>
        </w:rPr>
      </w:pPr>
      <w:r w:rsidRPr="004F4797">
        <w:t>A parent</w:t>
      </w:r>
      <w:r w:rsidR="007E0301" w:rsidRPr="003D3EF5">
        <w:rPr>
          <w:rStyle w:val="FootnoteReference"/>
          <w:highlight w:val="lightGray"/>
        </w:rPr>
        <w:footnoteReference w:id="1"/>
      </w:r>
      <w:r w:rsidRPr="004F4797">
        <w:t xml:space="preserve"> must give notice to the district </w:t>
      </w:r>
      <w:r w:rsidR="00FE21E8" w:rsidRPr="003D3EF5">
        <w:rPr>
          <w:highlight w:val="lightGray"/>
        </w:rPr>
        <w:t>in which the parent resides</w:t>
      </w:r>
      <w:r w:rsidR="007D6FA3" w:rsidRPr="003D3EF5">
        <w:rPr>
          <w:highlight w:val="lightGray"/>
        </w:rPr>
        <w:t xml:space="preserve"> of </w:t>
      </w:r>
      <w:r w:rsidR="00885141" w:rsidRPr="003D3EF5">
        <w:rPr>
          <w:highlight w:val="lightGray"/>
        </w:rPr>
        <w:t>their</w:t>
      </w:r>
      <w:del w:id="4" w:author="OSBA" w:date="2025-09-12T17:12:00Z" w16du:dateUtc="2025-09-13T00:12:00Z">
        <w:r w:rsidRPr="004F4797">
          <w:delText>of</w:delText>
        </w:r>
      </w:del>
      <w:r w:rsidRPr="004F4797">
        <w:t xml:space="preserve"> intent to enroll their student in a virtual public charter school</w:t>
      </w:r>
      <w:r w:rsidR="007D6FA3" w:rsidRPr="003D3EF5">
        <w:rPr>
          <w:highlight w:val="lightGray"/>
        </w:rPr>
        <w:t>.</w:t>
      </w:r>
      <w:r w:rsidR="00FE21E8" w:rsidRPr="003D3EF5">
        <w:rPr>
          <w:highlight w:val="lightGray"/>
        </w:rPr>
        <w:t xml:space="preserve"> If the calculated percentage is three percent or less, </w:t>
      </w:r>
      <w:r w:rsidR="00247731" w:rsidRPr="003D3EF5">
        <w:rPr>
          <w:highlight w:val="lightGray"/>
        </w:rPr>
        <w:t xml:space="preserve">or the district sponsors the desired virtual public charter school, </w:t>
      </w:r>
      <w:r w:rsidR="00FE21E8" w:rsidRPr="003D3EF5">
        <w:rPr>
          <w:highlight w:val="lightGray"/>
        </w:rPr>
        <w:t xml:space="preserve">the district </w:t>
      </w:r>
      <w:r w:rsidR="00247731" w:rsidRPr="003D3EF5">
        <w:rPr>
          <w:highlight w:val="lightGray"/>
        </w:rPr>
        <w:t>will</w:t>
      </w:r>
      <w:r w:rsidR="00FE21E8" w:rsidRPr="003D3EF5">
        <w:rPr>
          <w:highlight w:val="lightGray"/>
        </w:rPr>
        <w:t xml:space="preserve"> issue a notice of approval or choose not to respond.</w:t>
      </w:r>
    </w:p>
    <w:p w14:paraId="5ACCDC07" w14:textId="77777777" w:rsidR="00853614" w:rsidRPr="003D3EF5" w:rsidRDefault="00853614" w:rsidP="006C4F94">
      <w:pPr>
        <w:pStyle w:val="PolicyBodyText"/>
        <w:rPr>
          <w:highlight w:val="lightGray"/>
        </w:rPr>
      </w:pPr>
    </w:p>
    <w:p w14:paraId="0691D453" w14:textId="2C34CF6A" w:rsidR="00D3581F" w:rsidRPr="004F4797" w:rsidRDefault="00FE21E8" w:rsidP="00D3581F">
      <w:pPr>
        <w:pStyle w:val="PolicyBodyText"/>
        <w:rPr>
          <w:del w:id="5" w:author="OSBA" w:date="2025-09-12T17:12:00Z" w16du:dateUtc="2025-09-13T00:12:00Z"/>
        </w:rPr>
      </w:pPr>
      <w:r w:rsidRPr="003D3EF5">
        <w:rPr>
          <w:highlight w:val="lightGray"/>
        </w:rPr>
        <w:t>If the calculated percentage is more than three percent</w:t>
      </w:r>
      <w:r w:rsidR="00247731" w:rsidRPr="003D3EF5">
        <w:rPr>
          <w:highlight w:val="lightGray"/>
        </w:rPr>
        <w:t xml:space="preserve"> and the desired virtual public charter school is not </w:t>
      </w:r>
      <w:del w:id="6" w:author="OSBA" w:date="2025-09-12T17:12:00Z" w16du:dateUtc="2025-09-13T00:12:00Z">
        <w:r w:rsidR="00D3581F" w:rsidRPr="004F4797">
          <w:delText xml:space="preserve"> not </w:delText>
        </w:r>
      </w:del>
      <w:r w:rsidR="00D3581F" w:rsidRPr="004F4797">
        <w:t xml:space="preserve">sponsored by the district, </w:t>
      </w:r>
      <w:r w:rsidR="007E2245" w:rsidRPr="003D3EF5">
        <w:rPr>
          <w:highlight w:val="lightGray"/>
        </w:rPr>
        <w:t>t</w:t>
      </w:r>
      <w:r w:rsidR="00155D06" w:rsidRPr="003D3EF5">
        <w:rPr>
          <w:highlight w:val="lightGray"/>
        </w:rPr>
        <w:t xml:space="preserve">he district will issue a denial </w:t>
      </w:r>
      <w:r w:rsidR="008A3833" w:rsidRPr="003D3EF5">
        <w:rPr>
          <w:highlight w:val="lightGray"/>
        </w:rPr>
        <w:t>notice</w:t>
      </w:r>
      <w:r w:rsidR="00F82021" w:rsidRPr="003D3EF5">
        <w:rPr>
          <w:rStyle w:val="FootnoteReference"/>
          <w:highlight w:val="lightGray"/>
        </w:rPr>
        <w:footnoteReference w:id="2"/>
      </w:r>
      <w:r w:rsidR="008A3833" w:rsidRPr="003D3EF5">
        <w:rPr>
          <w:highlight w:val="lightGray"/>
        </w:rPr>
        <w:t xml:space="preserve"> </w:t>
      </w:r>
      <w:del w:id="7" w:author="OSBA" w:date="2025-09-12T17:12:00Z" w16du:dateUtc="2025-09-13T00:12:00Z">
        <w:r w:rsidR="00D3581F" w:rsidRPr="004F4797">
          <w:delText>before enrolling their student in such a school and notice of actual enrollment.</w:delText>
        </w:r>
      </w:del>
    </w:p>
    <w:p w14:paraId="238B315F" w14:textId="77777777" w:rsidR="00D3581F" w:rsidRPr="004F4797" w:rsidRDefault="00D3581F" w:rsidP="00D3581F">
      <w:pPr>
        <w:pStyle w:val="PolicyBodyText"/>
        <w:rPr>
          <w:del w:id="8" w:author="OSBA" w:date="2025-09-12T17:12:00Z" w16du:dateUtc="2025-09-13T00:12:00Z"/>
        </w:rPr>
      </w:pPr>
    </w:p>
    <w:p w14:paraId="2DF1CC59" w14:textId="5BCECB32" w:rsidR="00D3581F" w:rsidRPr="004F4797" w:rsidRDefault="00D3581F" w:rsidP="00D3581F">
      <w:pPr>
        <w:pStyle w:val="PolicyBodyText"/>
        <w:spacing w:after="240"/>
      </w:pPr>
      <w:del w:id="9" w:author="OSBA" w:date="2025-09-12T17:12:00Z" w16du:dateUtc="2025-09-13T00:12:00Z">
        <w:r w:rsidRPr="004F4797">
          <w:delText xml:space="preserve">If the district is not approving the enrollment, the district must respond with a decision to not give approval </w:delText>
        </w:r>
      </w:del>
      <w:r w:rsidRPr="004F4797">
        <w:t xml:space="preserve">within 10 calendar days of </w:t>
      </w:r>
      <w:r w:rsidR="00155D06" w:rsidRPr="003D3EF5">
        <w:rPr>
          <w:highlight w:val="lightGray"/>
        </w:rPr>
        <w:t>receiving</w:t>
      </w:r>
      <w:del w:id="10" w:author="OSBA" w:date="2025-09-12T17:12:00Z" w16du:dateUtc="2025-09-13T00:12:00Z">
        <w:r w:rsidRPr="004F4797">
          <w:delText>receipt of the</w:delText>
        </w:r>
      </w:del>
      <w:r w:rsidRPr="004F4797">
        <w:t xml:space="preserve"> notice</w:t>
      </w:r>
      <w:del w:id="11" w:author="OSBA" w:date="2025-09-12T17:12:00Z" w16du:dateUtc="2025-09-13T00:12:00Z">
        <w:r w:rsidRPr="004F4797">
          <w:delText xml:space="preserve"> of intent</w:delText>
        </w:r>
      </w:del>
      <w:r w:rsidRPr="004F4797">
        <w:t xml:space="preserve"> from </w:t>
      </w:r>
      <w:r w:rsidR="00D87B9E" w:rsidRPr="003D3EF5">
        <w:rPr>
          <w:highlight w:val="lightGray"/>
        </w:rPr>
        <w:t>a</w:t>
      </w:r>
      <w:del w:id="12" w:author="OSBA" w:date="2025-09-12T17:12:00Z" w16du:dateUtc="2025-09-13T00:12:00Z">
        <w:r w:rsidRPr="004F4797">
          <w:delText>the</w:delText>
        </w:r>
      </w:del>
      <w:r w:rsidRPr="004F4797">
        <w:t xml:space="preserve"> parent</w:t>
      </w:r>
      <w:r w:rsidR="00155D06" w:rsidRPr="003D3EF5">
        <w:rPr>
          <w:highlight w:val="lightGray"/>
        </w:rPr>
        <w:t xml:space="preserve"> </w:t>
      </w:r>
      <w:r w:rsidR="008A3833" w:rsidRPr="003D3EF5">
        <w:rPr>
          <w:highlight w:val="lightGray"/>
        </w:rPr>
        <w:t>and</w:t>
      </w:r>
      <w:del w:id="13" w:author="OSBA" w:date="2025-09-12T17:12:00Z" w16du:dateUtc="2025-09-13T00:12:00Z">
        <w:r w:rsidRPr="004F4797">
          <w:delText>. Such decision</w:delText>
        </w:r>
      </w:del>
      <w:r w:rsidRPr="004F4797">
        <w:t xml:space="preserve"> must include:</w:t>
      </w:r>
    </w:p>
    <w:p w14:paraId="27562205" w14:textId="77777777" w:rsidR="00E80423" w:rsidRPr="003D3EF5" w:rsidRDefault="00E80423" w:rsidP="007D6FA3">
      <w:pPr>
        <w:pStyle w:val="Level1"/>
        <w:spacing w:line="240" w:lineRule="exact"/>
        <w:rPr>
          <w:highlight w:val="lightGray"/>
        </w:rPr>
      </w:pPr>
      <w:r w:rsidRPr="003D3EF5">
        <w:rPr>
          <w:highlight w:val="lightGray"/>
        </w:rPr>
        <w:t xml:space="preserve">The notice the student is denied </w:t>
      </w:r>
      <w:r w:rsidR="00247731" w:rsidRPr="003D3EF5">
        <w:rPr>
          <w:highlight w:val="lightGray"/>
        </w:rPr>
        <w:t xml:space="preserve">for </w:t>
      </w:r>
      <w:r w:rsidRPr="003D3EF5">
        <w:rPr>
          <w:highlight w:val="lightGray"/>
        </w:rPr>
        <w:t xml:space="preserve">enrollment to the virtual public charter </w:t>
      </w:r>
      <w:proofErr w:type="gramStart"/>
      <w:r w:rsidRPr="003D3EF5">
        <w:rPr>
          <w:highlight w:val="lightGray"/>
        </w:rPr>
        <w:t>school;</w:t>
      </w:r>
      <w:proofErr w:type="gramEnd"/>
    </w:p>
    <w:p w14:paraId="30394D12" w14:textId="40B999C5" w:rsidR="00D3581F" w:rsidRPr="004F4797" w:rsidRDefault="00D3581F" w:rsidP="00D3581F">
      <w:pPr>
        <w:pStyle w:val="Level1"/>
        <w:numPr>
          <w:ilvl w:val="0"/>
          <w:numId w:val="16"/>
        </w:numPr>
        <w:spacing w:line="240" w:lineRule="exact"/>
      </w:pPr>
      <w:r w:rsidRPr="004F4797">
        <w:t xml:space="preserve">The percentage of students in the district that attend virtual public charter schools that are not sponsored by the district, based on </w:t>
      </w:r>
      <w:r w:rsidR="00273D4A" w:rsidRPr="003D3EF5">
        <w:rPr>
          <w:highlight w:val="lightGray"/>
        </w:rPr>
        <w:t xml:space="preserve">the most </w:t>
      </w:r>
      <w:r w:rsidR="007D6FA3" w:rsidRPr="003D3EF5">
        <w:rPr>
          <w:highlight w:val="lightGray"/>
        </w:rPr>
        <w:t>recent calculation</w:t>
      </w:r>
      <w:r w:rsidR="00273D4A" w:rsidRPr="003D3EF5">
        <w:rPr>
          <w:highlight w:val="lightGray"/>
        </w:rPr>
        <w:t xml:space="preserve"> at the time the intent to enroll was received by the district</w:t>
      </w:r>
      <w:del w:id="14" w:author="OSBA" w:date="2025-09-12T17:12:00Z" w16du:dateUtc="2025-09-13T00:12:00Z">
        <w:r w:rsidRPr="004F4797">
          <w:delText>recent calculations</w:delText>
        </w:r>
      </w:del>
      <w:r w:rsidRPr="004F4797">
        <w:t>;</w:t>
      </w:r>
    </w:p>
    <w:p w14:paraId="214E841B" w14:textId="77777777" w:rsidR="00D3581F" w:rsidRPr="004F4797" w:rsidRDefault="00D3581F" w:rsidP="00D3581F">
      <w:pPr>
        <w:pStyle w:val="Level1"/>
        <w:numPr>
          <w:ilvl w:val="0"/>
          <w:numId w:val="16"/>
        </w:numPr>
        <w:spacing w:line="240" w:lineRule="exact"/>
        <w:rPr>
          <w:del w:id="15" w:author="OSBA" w:date="2025-09-12T17:12:00Z" w16du:dateUtc="2025-09-13T00:12:00Z"/>
        </w:rPr>
      </w:pPr>
      <w:del w:id="16" w:author="OSBA" w:date="2025-09-12T17:12:00Z" w16du:dateUtc="2025-09-13T00:12:00Z">
        <w:r w:rsidRPr="004F4797">
          <w:delText>The right to appeal the decision to the State Board of Education;</w:delText>
        </w:r>
      </w:del>
    </w:p>
    <w:p w14:paraId="5C2ECE1B" w14:textId="77777777" w:rsidR="00D3581F" w:rsidRPr="004F4797" w:rsidRDefault="00D3581F" w:rsidP="00D3581F">
      <w:pPr>
        <w:pStyle w:val="Level1"/>
        <w:numPr>
          <w:ilvl w:val="0"/>
          <w:numId w:val="16"/>
        </w:numPr>
        <w:spacing w:line="240" w:lineRule="exact"/>
      </w:pPr>
      <w:r w:rsidRPr="004F4797">
        <w:t>A list of two or more other online options available to the student; and</w:t>
      </w:r>
    </w:p>
    <w:p w14:paraId="0AA5DAE5" w14:textId="77777777" w:rsidR="00D3581F" w:rsidRPr="004F4797" w:rsidRDefault="00D3581F" w:rsidP="00D3581F">
      <w:pPr>
        <w:pStyle w:val="Level1"/>
        <w:numPr>
          <w:ilvl w:val="0"/>
          <w:numId w:val="16"/>
        </w:numPr>
        <w:spacing w:line="240" w:lineRule="exact"/>
      </w:pPr>
      <w:r w:rsidRPr="004F4797">
        <w:t>A copy of OAR 581-026-0305 and OAR 581-026-0310.</w:t>
      </w:r>
    </w:p>
    <w:p w14:paraId="7CF94C06" w14:textId="19C1E08E" w:rsidR="00955C23" w:rsidRPr="004F4797" w:rsidRDefault="00F82021" w:rsidP="00955C23">
      <w:pPr>
        <w:pStyle w:val="PolicyBodyText"/>
      </w:pPr>
      <w:r w:rsidRPr="003D3EF5">
        <w:rPr>
          <w:highlight w:val="lightGray"/>
        </w:rPr>
        <w:t xml:space="preserve">When calculating the percentage, </w:t>
      </w:r>
      <w:del w:id="17" w:author="Spencer Lewis" w:date="2025-09-15T12:45:00Z" w16du:dateUtc="2025-09-15T19:45:00Z">
        <w:r w:rsidR="00955C23" w:rsidRPr="004F4797" w:rsidDel="00695687">
          <w:delText>T</w:delText>
        </w:r>
      </w:del>
      <w:r w:rsidR="00695687" w:rsidRPr="003D3EF5">
        <w:rPr>
          <w:highlight w:val="lightGray"/>
        </w:rPr>
        <w:t>t</w:t>
      </w:r>
      <w:r w:rsidR="00955C23" w:rsidRPr="004F4797">
        <w:t>he district is only required to use data that is reasonably available to the district, including but not limited to the following for such calculation:</w:t>
      </w:r>
    </w:p>
    <w:p w14:paraId="02E68FB9" w14:textId="77777777" w:rsidR="00955C23" w:rsidRPr="004F4797" w:rsidRDefault="00955C23" w:rsidP="00955C23">
      <w:pPr>
        <w:pStyle w:val="PolicyBodyText"/>
      </w:pPr>
    </w:p>
    <w:p w14:paraId="62246454" w14:textId="77777777" w:rsidR="00955C23" w:rsidRPr="004F4797" w:rsidRDefault="00955C23" w:rsidP="00D3581F">
      <w:pPr>
        <w:pStyle w:val="Level1"/>
        <w:numPr>
          <w:ilvl w:val="0"/>
          <w:numId w:val="17"/>
        </w:numPr>
      </w:pPr>
      <w:r w:rsidRPr="004F4797">
        <w:lastRenderedPageBreak/>
        <w:t xml:space="preserve">The number of students residing in the district enrolled in the schools within the </w:t>
      </w:r>
      <w:proofErr w:type="gramStart"/>
      <w:r w:rsidRPr="004F4797">
        <w:t>district;</w:t>
      </w:r>
      <w:proofErr w:type="gramEnd"/>
    </w:p>
    <w:p w14:paraId="2929C63B" w14:textId="42548AF0" w:rsidR="00955C23" w:rsidRPr="004F4797" w:rsidRDefault="00955C23" w:rsidP="00955C23">
      <w:pPr>
        <w:pStyle w:val="Level1"/>
        <w:numPr>
          <w:ilvl w:val="0"/>
          <w:numId w:val="16"/>
        </w:numPr>
      </w:pPr>
      <w:r w:rsidRPr="004F4797">
        <w:t xml:space="preserve">The number of students residing in the district enrolled in </w:t>
      </w:r>
      <w:r w:rsidR="00273D4A" w:rsidRPr="003D3EF5">
        <w:rPr>
          <w:highlight w:val="lightGray"/>
        </w:rPr>
        <w:t xml:space="preserve">virtual and non-virtual </w:t>
      </w:r>
      <w:r w:rsidRPr="004F4797">
        <w:t xml:space="preserve">public charter schools located in the </w:t>
      </w:r>
      <w:proofErr w:type="gramStart"/>
      <w:r w:rsidRPr="004F4797">
        <w:t>district;</w:t>
      </w:r>
      <w:proofErr w:type="gramEnd"/>
    </w:p>
    <w:p w14:paraId="42A69C80" w14:textId="4062E218" w:rsidR="00955C23" w:rsidRPr="004F4797" w:rsidRDefault="00955C23" w:rsidP="00955C23">
      <w:pPr>
        <w:pStyle w:val="Level1"/>
        <w:numPr>
          <w:ilvl w:val="0"/>
          <w:numId w:val="16"/>
        </w:numPr>
      </w:pPr>
      <w:r w:rsidRPr="004F4797">
        <w:t>The number of students residing in the district enrolled in virtual public charter schools</w:t>
      </w:r>
      <w:r w:rsidR="00273D4A" w:rsidRPr="003D3EF5">
        <w:rPr>
          <w:highlight w:val="lightGray"/>
        </w:rPr>
        <w:t xml:space="preserve"> not sponsored by the </w:t>
      </w:r>
      <w:proofErr w:type="gramStart"/>
      <w:r w:rsidR="00273D4A" w:rsidRPr="003D3EF5">
        <w:rPr>
          <w:highlight w:val="lightGray"/>
        </w:rPr>
        <w:t>district</w:t>
      </w:r>
      <w:r w:rsidRPr="004F4797">
        <w:t>;</w:t>
      </w:r>
      <w:proofErr w:type="gramEnd"/>
    </w:p>
    <w:p w14:paraId="0CCEB6E4" w14:textId="0C010D15" w:rsidR="00955C23" w:rsidRPr="004F4797" w:rsidRDefault="00955C23" w:rsidP="00955C23">
      <w:pPr>
        <w:pStyle w:val="Level1"/>
        <w:numPr>
          <w:ilvl w:val="0"/>
          <w:numId w:val="16"/>
        </w:numPr>
      </w:pPr>
      <w:r w:rsidRPr="004F4797">
        <w:t xml:space="preserve">The number of home-schooled students </w:t>
      </w:r>
      <w:r w:rsidR="00885141" w:rsidRPr="003D3EF5">
        <w:rPr>
          <w:highlight w:val="lightGray"/>
        </w:rPr>
        <w:t>residing</w:t>
      </w:r>
      <w:del w:id="18" w:author="OSBA" w:date="2025-09-12T17:12:00Z" w16du:dateUtc="2025-09-13T00:12:00Z">
        <w:r w:rsidRPr="004F4797">
          <w:delText>who reside</w:delText>
        </w:r>
      </w:del>
      <w:r w:rsidRPr="004F4797">
        <w:t xml:space="preserve"> in the district and who have registered with </w:t>
      </w:r>
      <w:r w:rsidR="00E80423" w:rsidRPr="003D3EF5">
        <w:rPr>
          <w:highlight w:val="lightGray"/>
        </w:rPr>
        <w:t>an</w:t>
      </w:r>
      <w:del w:id="19" w:author="OSBA" w:date="2025-09-12T17:12:00Z" w16du:dateUtc="2025-09-13T00:12:00Z">
        <w:r w:rsidRPr="004F4797">
          <w:delText>the</w:delText>
        </w:r>
      </w:del>
      <w:r w:rsidRPr="004F4797">
        <w:t xml:space="preserve"> educational service district; and</w:t>
      </w:r>
    </w:p>
    <w:p w14:paraId="714AFAE1" w14:textId="1F5FA4EA" w:rsidR="00955C23" w:rsidRPr="004F4797" w:rsidRDefault="00955C23" w:rsidP="00955C23">
      <w:pPr>
        <w:pStyle w:val="Level1"/>
        <w:numPr>
          <w:ilvl w:val="0"/>
          <w:numId w:val="16"/>
        </w:numPr>
      </w:pPr>
      <w:r w:rsidRPr="004F4797">
        <w:t xml:space="preserve">The number of students </w:t>
      </w:r>
      <w:r w:rsidR="00885141" w:rsidRPr="003D3EF5">
        <w:rPr>
          <w:highlight w:val="lightGray"/>
        </w:rPr>
        <w:t>residing</w:t>
      </w:r>
      <w:del w:id="20" w:author="OSBA" w:date="2025-09-12T17:12:00Z" w16du:dateUtc="2025-09-13T00:12:00Z">
        <w:r w:rsidRPr="004F4797">
          <w:delText>who reside</w:delText>
        </w:r>
      </w:del>
      <w:r w:rsidRPr="004F4797">
        <w:t xml:space="preserve"> in the district enrolled in private schools located within the </w:t>
      </w:r>
      <w:del w:id="21" w:author="OSBA" w:date="2025-09-12T17:12:00Z" w16du:dateUtc="2025-09-13T00:12:00Z">
        <w:r w:rsidRPr="004F4797">
          <w:delText xml:space="preserve">school </w:delText>
        </w:r>
      </w:del>
      <w:r w:rsidRPr="004F4797">
        <w:t>district.</w:t>
      </w:r>
    </w:p>
    <w:p w14:paraId="3AF26045" w14:textId="33466705" w:rsidR="00955C23" w:rsidRPr="004F4797" w:rsidRDefault="00955C23" w:rsidP="00955C23">
      <w:pPr>
        <w:pStyle w:val="PolicyBodyText"/>
      </w:pPr>
      <w:r w:rsidRPr="004F4797">
        <w:t xml:space="preserve">A parent may appeal </w:t>
      </w:r>
      <w:r w:rsidR="00F82021" w:rsidRPr="003D3EF5">
        <w:rPr>
          <w:highlight w:val="lightGray"/>
        </w:rPr>
        <w:t>the</w:t>
      </w:r>
      <w:r w:rsidR="00853614" w:rsidRPr="003D3EF5">
        <w:rPr>
          <w:highlight w:val="lightGray"/>
        </w:rPr>
        <w:t xml:space="preserve"> district</w:t>
      </w:r>
      <w:r w:rsidR="00E80423" w:rsidRPr="003D3EF5">
        <w:rPr>
          <w:highlight w:val="lightGray"/>
        </w:rPr>
        <w:t>’s</w:t>
      </w:r>
      <w:r w:rsidR="00853614" w:rsidRPr="003D3EF5">
        <w:rPr>
          <w:highlight w:val="lightGray"/>
        </w:rPr>
        <w:t xml:space="preserve"> </w:t>
      </w:r>
      <w:r w:rsidR="00E80423" w:rsidRPr="003D3EF5">
        <w:rPr>
          <w:highlight w:val="lightGray"/>
        </w:rPr>
        <w:t>denial for</w:t>
      </w:r>
      <w:del w:id="22" w:author="OSBA" w:date="2025-09-12T17:12:00Z" w16du:dateUtc="2025-09-13T00:12:00Z">
        <w:r w:rsidRPr="004F4797">
          <w:delText>a decision of a district to not approve a</w:delText>
        </w:r>
      </w:del>
      <w:r w:rsidRPr="004F4797">
        <w:t xml:space="preserve"> student enrollment to a virtual public charter school to the State Board of Education under OAR 581-026-0310.</w:t>
      </w:r>
    </w:p>
    <w:p w14:paraId="72B9B25A" w14:textId="77777777" w:rsidR="00763A99" w:rsidRPr="004F4797" w:rsidRDefault="00763A99" w:rsidP="00955C23">
      <w:pPr>
        <w:pStyle w:val="PolicyBodyText"/>
      </w:pPr>
    </w:p>
    <w:p w14:paraId="09334A83" w14:textId="77777777" w:rsidR="007D6FA3" w:rsidRPr="004F4797" w:rsidRDefault="007D6FA3" w:rsidP="007D6FA3">
      <w:pPr>
        <w:pStyle w:val="PolicyBodyText"/>
        <w:spacing w:after="240"/>
      </w:pPr>
      <w:bookmarkStart w:id="23" w:name="STARTPASTE"/>
      <w:bookmarkEnd w:id="23"/>
      <w:r w:rsidRPr="004F4797">
        <w:t>If the student was enrolled in a virtual public charter school while living in another district and has maintained continuous enrollment in such school since moving into, and residing in this district, approval is not required.</w:t>
      </w:r>
    </w:p>
    <w:p w14:paraId="275C90DF" w14:textId="3BB9C790" w:rsidR="00035410" w:rsidRDefault="00CF10FD" w:rsidP="0057469E">
      <w:pPr>
        <w:pStyle w:val="PolicyBodyText"/>
      </w:pPr>
      <w:r w:rsidRPr="004F4797">
        <w:t>END OF POLICY</w:t>
      </w:r>
    </w:p>
    <w:p w14:paraId="1AADA7F4" w14:textId="77777777" w:rsidR="0057469E" w:rsidRDefault="0057469E" w:rsidP="0057469E">
      <w:pPr>
        <w:pStyle w:val="PolicyLine"/>
      </w:pPr>
    </w:p>
    <w:p w14:paraId="327810DA" w14:textId="77777777" w:rsidR="0057469E" w:rsidRPr="004B7F18" w:rsidRDefault="0057469E" w:rsidP="0057469E">
      <w:pPr>
        <w:pStyle w:val="PolicyReferencesHeading"/>
      </w:pPr>
      <w:r w:rsidRPr="004B7F18">
        <w:t>Legal Reference(s):</w:t>
      </w:r>
    </w:p>
    <w:p w14:paraId="432B448D" w14:textId="77777777" w:rsidR="0057469E" w:rsidRPr="004B7F18" w:rsidRDefault="0057469E" w:rsidP="0057469E">
      <w:pPr>
        <w:pStyle w:val="PolicyReferences"/>
      </w:pPr>
    </w:p>
    <w:p w14:paraId="3FC64343" w14:textId="77777777" w:rsidR="0057469E" w:rsidRDefault="0057469E" w:rsidP="0057469E">
      <w:pPr>
        <w:pStyle w:val="PolicyReferences"/>
        <w:rPr>
          <w:rStyle w:val="SYSHYPERTEXT"/>
        </w:rPr>
        <w:sectPr w:rsidR="0057469E"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24" w:name="Laws"/>
      <w:bookmarkStart w:id="25" w:name="ORS"/>
      <w:bookmarkEnd w:id="24"/>
      <w:bookmarkEnd w:id="25"/>
    </w:p>
    <w:p w14:paraId="6AD5F5FE" w14:textId="77777777" w:rsidR="0057469E" w:rsidRPr="004B7F18" w:rsidRDefault="0057469E" w:rsidP="0057469E">
      <w:pPr>
        <w:pStyle w:val="PolicyReferences"/>
      </w:pPr>
      <w:hyperlink r:id="rId14" w:history="1">
        <w:r w:rsidRPr="004B7F18">
          <w:rPr>
            <w:rStyle w:val="Hyperlink"/>
          </w:rPr>
          <w:t>ORS 332</w:t>
        </w:r>
      </w:hyperlink>
      <w:r w:rsidRPr="004B7F18">
        <w:t>.107</w:t>
      </w:r>
    </w:p>
    <w:p w14:paraId="2D4B003E" w14:textId="77777777" w:rsidR="0057469E" w:rsidRPr="004B7F18" w:rsidRDefault="0057469E" w:rsidP="0057469E">
      <w:pPr>
        <w:pStyle w:val="PolicyReferences"/>
      </w:pPr>
      <w:hyperlink r:id="rId15" w:history="1">
        <w:r w:rsidRPr="004B7F18">
          <w:rPr>
            <w:rStyle w:val="Hyperlink"/>
          </w:rPr>
          <w:t>ORS 338</w:t>
        </w:r>
      </w:hyperlink>
      <w:r w:rsidRPr="004B7F18">
        <w:t>.125</w:t>
      </w:r>
    </w:p>
    <w:bookmarkStart w:id="26" w:name="OAR"/>
    <w:bookmarkEnd w:id="26"/>
    <w:p w14:paraId="315524D0" w14:textId="77777777" w:rsidR="0057469E" w:rsidRPr="004B7F18" w:rsidRDefault="0057469E" w:rsidP="0057469E">
      <w:pPr>
        <w:pStyle w:val="PolicyReferences"/>
      </w:pPr>
      <w:r w:rsidRPr="004B7F18">
        <w:fldChar w:fldCharType="begin"/>
      </w:r>
      <w:r w:rsidRPr="004B7F18">
        <w:instrText>HYPERLINK "http://policy.osba.org/orsredir.asp?ors=oar-581"</w:instrText>
      </w:r>
      <w:r w:rsidRPr="004B7F18">
        <w:fldChar w:fldCharType="separate"/>
      </w:r>
      <w:r w:rsidRPr="004B7F18">
        <w:rPr>
          <w:rStyle w:val="Hyperlink"/>
        </w:rPr>
        <w:t>OAR 581</w:t>
      </w:r>
      <w:r w:rsidRPr="004B7F18">
        <w:fldChar w:fldCharType="end"/>
      </w:r>
      <w:r w:rsidRPr="004B7F18">
        <w:t>-026-0305</w:t>
      </w:r>
    </w:p>
    <w:p w14:paraId="340F3DE1" w14:textId="77777777" w:rsidR="0057469E" w:rsidRDefault="0057469E" w:rsidP="0057469E">
      <w:pPr>
        <w:pStyle w:val="PolicyReferences"/>
        <w:sectPr w:rsidR="0057469E" w:rsidSect="0057469E">
          <w:type w:val="continuous"/>
          <w:pgSz w:w="12240" w:h="15840" w:code="1"/>
          <w:pgMar w:top="936" w:right="720" w:bottom="720" w:left="1224" w:header="432" w:footer="720" w:gutter="0"/>
          <w:cols w:num="3" w:space="360"/>
          <w:docGrid w:linePitch="360"/>
        </w:sectPr>
      </w:pPr>
      <w:hyperlink r:id="rId16" w:history="1">
        <w:r w:rsidRPr="004B7F18">
          <w:rPr>
            <w:rStyle w:val="Hyperlink"/>
          </w:rPr>
          <w:t>OAR 581</w:t>
        </w:r>
      </w:hyperlink>
      <w:r w:rsidRPr="004B7F18">
        <w:t>-026-0310</w:t>
      </w:r>
      <w:bookmarkStart w:id="27" w:name="LawsEnd"/>
      <w:bookmarkEnd w:id="27"/>
    </w:p>
    <w:p w14:paraId="75903E3C" w14:textId="4C2197B8" w:rsidR="0057469E" w:rsidRPr="004B7F18" w:rsidRDefault="0057469E" w:rsidP="0057469E">
      <w:pPr>
        <w:pStyle w:val="PolicyReferences"/>
      </w:pPr>
    </w:p>
    <w:sectPr w:rsidR="0057469E" w:rsidRPr="004B7F18"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BB24F" w14:textId="77777777" w:rsidR="00BB4BB8" w:rsidRDefault="00BB4BB8" w:rsidP="00FC3907">
      <w:r>
        <w:separator/>
      </w:r>
    </w:p>
  </w:endnote>
  <w:endnote w:type="continuationSeparator" w:id="0">
    <w:p w14:paraId="01B4807F" w14:textId="77777777" w:rsidR="00BB4BB8" w:rsidRDefault="00BB4BB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63572" w14:textId="77777777" w:rsidR="0057469E" w:rsidRDefault="005746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7469E" w:rsidRPr="004B7F18" w14:paraId="4C9061A4" w14:textId="77777777" w:rsidTr="004616AD">
      <w:tc>
        <w:tcPr>
          <w:tcW w:w="2340" w:type="dxa"/>
        </w:tcPr>
        <w:p w14:paraId="158CC683" w14:textId="77777777" w:rsidR="0057469E" w:rsidRPr="004B7F18" w:rsidRDefault="0057469E" w:rsidP="004616AD">
          <w:pPr>
            <w:pStyle w:val="Footer"/>
            <w:rPr>
              <w:noProof/>
              <w:sz w:val="20"/>
            </w:rPr>
          </w:pPr>
          <w:r w:rsidRPr="004B7F18">
            <w:rPr>
              <w:noProof/>
              <w:sz w:val="20"/>
            </w:rPr>
            <w:t>CR5/31/17│PH</w:t>
          </w:r>
        </w:p>
      </w:tc>
      <w:tc>
        <w:tcPr>
          <w:tcW w:w="7956" w:type="dxa"/>
        </w:tcPr>
        <w:p w14:paraId="32B73098" w14:textId="77777777" w:rsidR="0057469E" w:rsidRDefault="0057469E" w:rsidP="004616AD">
          <w:pPr>
            <w:pStyle w:val="Footer"/>
            <w:jc w:val="right"/>
          </w:pPr>
          <w:r>
            <w:t>Resident Student Denial for Virtual Public Charter School Attendance** – LBEA</w:t>
          </w:r>
        </w:p>
        <w:p w14:paraId="55FC5687" w14:textId="4D50E03C" w:rsidR="0057469E" w:rsidRPr="004B7F18" w:rsidRDefault="0057469E" w:rsidP="004616AD">
          <w:pPr>
            <w:pStyle w:val="Footer"/>
            <w:jc w:val="right"/>
            <w:rPr>
              <w:sz w:val="20"/>
            </w:rPr>
          </w:pPr>
          <w:r w:rsidRPr="004B7F18">
            <w:rPr>
              <w:bCs/>
              <w:noProof/>
            </w:rPr>
            <w:fldChar w:fldCharType="begin"/>
          </w:r>
          <w:r w:rsidRPr="004B7F18">
            <w:rPr>
              <w:bCs/>
              <w:noProof/>
            </w:rPr>
            <w:instrText xml:space="preserve"> PAGE  \* Arabic  \* MERGEFORMAT </w:instrText>
          </w:r>
          <w:r w:rsidRPr="004B7F18">
            <w:rPr>
              <w:bCs/>
              <w:noProof/>
            </w:rPr>
            <w:fldChar w:fldCharType="separate"/>
          </w:r>
          <w:r w:rsidRPr="004B7F18">
            <w:rPr>
              <w:bCs/>
              <w:noProof/>
            </w:rPr>
            <w:t>1</w:t>
          </w:r>
          <w:r w:rsidRPr="004B7F18">
            <w:rPr>
              <w:bCs/>
              <w:noProof/>
            </w:rPr>
            <w:fldChar w:fldCharType="end"/>
          </w:r>
          <w:r w:rsidRPr="004B7F18">
            <w:rPr>
              <w:noProof/>
            </w:rPr>
            <w:t>-</w:t>
          </w:r>
          <w:r w:rsidRPr="004B7F18">
            <w:rPr>
              <w:bCs/>
              <w:noProof/>
            </w:rPr>
            <w:fldChar w:fldCharType="begin"/>
          </w:r>
          <w:r w:rsidRPr="004B7F18">
            <w:rPr>
              <w:bCs/>
              <w:noProof/>
            </w:rPr>
            <w:instrText xml:space="preserve"> NUMPAGES  \* Arabic  \* MERGEFORMAT </w:instrText>
          </w:r>
          <w:r w:rsidRPr="004B7F18">
            <w:rPr>
              <w:bCs/>
              <w:noProof/>
            </w:rPr>
            <w:fldChar w:fldCharType="separate"/>
          </w:r>
          <w:r w:rsidRPr="004B7F18">
            <w:rPr>
              <w:bCs/>
              <w:noProof/>
            </w:rPr>
            <w:t>1</w:t>
          </w:r>
          <w:r w:rsidRPr="004B7F18">
            <w:rPr>
              <w:bCs/>
              <w:noProof/>
            </w:rPr>
            <w:fldChar w:fldCharType="end"/>
          </w:r>
        </w:p>
      </w:tc>
    </w:tr>
  </w:tbl>
  <w:p w14:paraId="59FEC04C" w14:textId="77777777" w:rsidR="0057469E" w:rsidRPr="004B7F18" w:rsidRDefault="0057469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96DAA" w14:textId="77777777" w:rsidR="0057469E" w:rsidRDefault="005746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948F4" w14:textId="77777777" w:rsidR="00BB4BB8" w:rsidRDefault="00BB4BB8" w:rsidP="00FC3907">
      <w:r>
        <w:separator/>
      </w:r>
    </w:p>
  </w:footnote>
  <w:footnote w:type="continuationSeparator" w:id="0">
    <w:p w14:paraId="6CAD3051" w14:textId="77777777" w:rsidR="00BB4BB8" w:rsidRDefault="00BB4BB8" w:rsidP="00FC3907">
      <w:r>
        <w:continuationSeparator/>
      </w:r>
    </w:p>
  </w:footnote>
  <w:footnote w:id="1">
    <w:p w14:paraId="6C460450" w14:textId="77777777" w:rsidR="007E0301" w:rsidRPr="003D3EF5" w:rsidRDefault="007E0301">
      <w:pPr>
        <w:pStyle w:val="FootnoteText"/>
        <w:rPr>
          <w:highlight w:val="lightGray"/>
        </w:rPr>
      </w:pPr>
      <w:r w:rsidRPr="003D3EF5">
        <w:rPr>
          <w:rStyle w:val="FootnoteReference"/>
          <w:highlight w:val="lightGray"/>
        </w:rPr>
        <w:footnoteRef/>
      </w:r>
      <w:r w:rsidRPr="003D3EF5">
        <w:rPr>
          <w:highlight w:val="lightGray"/>
        </w:rPr>
        <w:t xml:space="preserve"> “Parent” means parent, legal guardian or person in parental relationship as defined in ORS 339.133.</w:t>
      </w:r>
    </w:p>
  </w:footnote>
  <w:footnote w:id="2">
    <w:p w14:paraId="0105D953" w14:textId="77777777" w:rsidR="00F82021" w:rsidRPr="003D3EF5" w:rsidRDefault="00F82021" w:rsidP="00F82021">
      <w:pPr>
        <w:spacing w:after="240"/>
        <w:rPr>
          <w:sz w:val="20"/>
          <w:szCs w:val="20"/>
          <w:highlight w:val="lightGray"/>
        </w:rPr>
      </w:pPr>
      <w:r w:rsidRPr="003D3EF5">
        <w:rPr>
          <w:rStyle w:val="FootnoteReference"/>
          <w:highlight w:val="lightGray"/>
        </w:rPr>
        <w:footnoteRef/>
      </w:r>
      <w:r w:rsidRPr="003D3EF5">
        <w:rPr>
          <w:highlight w:val="lightGray"/>
        </w:rPr>
        <w:t xml:space="preserve"> </w:t>
      </w:r>
      <w:r w:rsidRPr="003D3EF5">
        <w:rPr>
          <w:sz w:val="20"/>
          <w:szCs w:val="20"/>
          <w:highlight w:val="lightGray"/>
        </w:rPr>
        <w:t>If a parent does not receive a notice of approval or disapproval from the district within 10 days of sending the notice of intent to enroll to the district, the student shall be deemed approved for enrollment by the district.</w:t>
      </w:r>
      <w:r w:rsidR="00E80423" w:rsidRPr="003D3EF5">
        <w:rPr>
          <w:sz w:val="20"/>
          <w:szCs w:val="20"/>
          <w:highlight w:val="lightGray"/>
        </w:rPr>
        <w:t xml:space="preserve"> (OAR 581-026-0305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3DE0F" w14:textId="77777777" w:rsidR="0057469E" w:rsidRPr="003D3EF5" w:rsidRDefault="005746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16A88" w14:textId="77777777" w:rsidR="0057469E" w:rsidRDefault="005746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8F0DB" w14:textId="77777777" w:rsidR="0057469E" w:rsidRDefault="005746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76730824">
    <w:abstractNumId w:val="7"/>
  </w:num>
  <w:num w:numId="2" w16cid:durableId="1799913147">
    <w:abstractNumId w:val="4"/>
  </w:num>
  <w:num w:numId="3" w16cid:durableId="1586382141">
    <w:abstractNumId w:val="4"/>
  </w:num>
  <w:num w:numId="4" w16cid:durableId="1781562021">
    <w:abstractNumId w:val="3"/>
  </w:num>
  <w:num w:numId="5" w16cid:durableId="130442566">
    <w:abstractNumId w:val="3"/>
  </w:num>
  <w:num w:numId="6" w16cid:durableId="81608348">
    <w:abstractNumId w:val="2"/>
  </w:num>
  <w:num w:numId="7" w16cid:durableId="559484694">
    <w:abstractNumId w:val="2"/>
  </w:num>
  <w:num w:numId="8" w16cid:durableId="826435208">
    <w:abstractNumId w:val="1"/>
  </w:num>
  <w:num w:numId="9" w16cid:durableId="1147748852">
    <w:abstractNumId w:val="1"/>
  </w:num>
  <w:num w:numId="10" w16cid:durableId="1155416162">
    <w:abstractNumId w:val="0"/>
  </w:num>
  <w:num w:numId="11" w16cid:durableId="730881137">
    <w:abstractNumId w:val="0"/>
  </w:num>
  <w:num w:numId="12" w16cid:durableId="305936269">
    <w:abstractNumId w:val="6"/>
  </w:num>
  <w:num w:numId="13" w16cid:durableId="544608889">
    <w:abstractNumId w:val="9"/>
  </w:num>
  <w:num w:numId="14" w16cid:durableId="1118254823">
    <w:abstractNumId w:val="8"/>
  </w:num>
  <w:num w:numId="15" w16cid:durableId="968125530">
    <w:abstractNumId w:val="5"/>
  </w:num>
  <w:num w:numId="16" w16cid:durableId="379475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46731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3C92"/>
    <w:rsid w:val="000143A2"/>
    <w:rsid w:val="00017254"/>
    <w:rsid w:val="00026726"/>
    <w:rsid w:val="00035410"/>
    <w:rsid w:val="000376CE"/>
    <w:rsid w:val="0004706E"/>
    <w:rsid w:val="000511CD"/>
    <w:rsid w:val="00052BE8"/>
    <w:rsid w:val="00054894"/>
    <w:rsid w:val="000577C7"/>
    <w:rsid w:val="000617BB"/>
    <w:rsid w:val="0007087A"/>
    <w:rsid w:val="00074380"/>
    <w:rsid w:val="00076789"/>
    <w:rsid w:val="00083481"/>
    <w:rsid w:val="00093AF4"/>
    <w:rsid w:val="00093EC6"/>
    <w:rsid w:val="00095F9B"/>
    <w:rsid w:val="00096B9C"/>
    <w:rsid w:val="000A132A"/>
    <w:rsid w:val="000A2FE8"/>
    <w:rsid w:val="000A6A9E"/>
    <w:rsid w:val="000B02CF"/>
    <w:rsid w:val="000B092A"/>
    <w:rsid w:val="000B1E1C"/>
    <w:rsid w:val="000B2EA2"/>
    <w:rsid w:val="000B75D8"/>
    <w:rsid w:val="000D34C8"/>
    <w:rsid w:val="000D3951"/>
    <w:rsid w:val="000D522B"/>
    <w:rsid w:val="000F261A"/>
    <w:rsid w:val="000F30CA"/>
    <w:rsid w:val="000F710F"/>
    <w:rsid w:val="000F7910"/>
    <w:rsid w:val="00123136"/>
    <w:rsid w:val="00125E1F"/>
    <w:rsid w:val="00131C84"/>
    <w:rsid w:val="00133AD9"/>
    <w:rsid w:val="00135641"/>
    <w:rsid w:val="00137065"/>
    <w:rsid w:val="001479B1"/>
    <w:rsid w:val="00151EC6"/>
    <w:rsid w:val="00155D06"/>
    <w:rsid w:val="00156EA7"/>
    <w:rsid w:val="001627D3"/>
    <w:rsid w:val="00165D44"/>
    <w:rsid w:val="00172AE9"/>
    <w:rsid w:val="0018025F"/>
    <w:rsid w:val="001A5BBB"/>
    <w:rsid w:val="001C1D43"/>
    <w:rsid w:val="001C3978"/>
    <w:rsid w:val="001C5C15"/>
    <w:rsid w:val="001D1E43"/>
    <w:rsid w:val="001E0B72"/>
    <w:rsid w:val="001E1260"/>
    <w:rsid w:val="001E7AE7"/>
    <w:rsid w:val="001F4D2D"/>
    <w:rsid w:val="00204F90"/>
    <w:rsid w:val="0021369D"/>
    <w:rsid w:val="00217190"/>
    <w:rsid w:val="002226DC"/>
    <w:rsid w:val="00224022"/>
    <w:rsid w:val="0022472A"/>
    <w:rsid w:val="0023116F"/>
    <w:rsid w:val="00246025"/>
    <w:rsid w:val="00247731"/>
    <w:rsid w:val="00273D4A"/>
    <w:rsid w:val="002778C5"/>
    <w:rsid w:val="0028031C"/>
    <w:rsid w:val="00280B93"/>
    <w:rsid w:val="002821D2"/>
    <w:rsid w:val="00284A5E"/>
    <w:rsid w:val="00286D2D"/>
    <w:rsid w:val="002A7657"/>
    <w:rsid w:val="002B54C6"/>
    <w:rsid w:val="002C48DB"/>
    <w:rsid w:val="002C77C7"/>
    <w:rsid w:val="002F4D33"/>
    <w:rsid w:val="002F556E"/>
    <w:rsid w:val="002F7C67"/>
    <w:rsid w:val="00305489"/>
    <w:rsid w:val="00306B03"/>
    <w:rsid w:val="0031196C"/>
    <w:rsid w:val="00311B2D"/>
    <w:rsid w:val="003233D7"/>
    <w:rsid w:val="003234E0"/>
    <w:rsid w:val="00324B70"/>
    <w:rsid w:val="00346329"/>
    <w:rsid w:val="00354BAF"/>
    <w:rsid w:val="0035508A"/>
    <w:rsid w:val="00355C5E"/>
    <w:rsid w:val="00363573"/>
    <w:rsid w:val="00363AE7"/>
    <w:rsid w:val="00367B06"/>
    <w:rsid w:val="003804C0"/>
    <w:rsid w:val="00385E10"/>
    <w:rsid w:val="003915B0"/>
    <w:rsid w:val="003A2D9D"/>
    <w:rsid w:val="003B3329"/>
    <w:rsid w:val="003C074F"/>
    <w:rsid w:val="003D3EF5"/>
    <w:rsid w:val="003E6E0C"/>
    <w:rsid w:val="003F59A6"/>
    <w:rsid w:val="003F7B66"/>
    <w:rsid w:val="004025D7"/>
    <w:rsid w:val="00412845"/>
    <w:rsid w:val="00415660"/>
    <w:rsid w:val="00415A69"/>
    <w:rsid w:val="00415DA6"/>
    <w:rsid w:val="0042069D"/>
    <w:rsid w:val="004347FA"/>
    <w:rsid w:val="00440997"/>
    <w:rsid w:val="00443C38"/>
    <w:rsid w:val="00450F5F"/>
    <w:rsid w:val="00453EF5"/>
    <w:rsid w:val="00455739"/>
    <w:rsid w:val="00456577"/>
    <w:rsid w:val="00472B26"/>
    <w:rsid w:val="00484B66"/>
    <w:rsid w:val="00490A75"/>
    <w:rsid w:val="0049277F"/>
    <w:rsid w:val="00494174"/>
    <w:rsid w:val="004B7F18"/>
    <w:rsid w:val="004C1EE4"/>
    <w:rsid w:val="004C2F7D"/>
    <w:rsid w:val="004E26DA"/>
    <w:rsid w:val="004E3582"/>
    <w:rsid w:val="004E6630"/>
    <w:rsid w:val="004F0EE9"/>
    <w:rsid w:val="004F4797"/>
    <w:rsid w:val="004F53EB"/>
    <w:rsid w:val="005130E3"/>
    <w:rsid w:val="0051750D"/>
    <w:rsid w:val="00524F11"/>
    <w:rsid w:val="00531486"/>
    <w:rsid w:val="005342BD"/>
    <w:rsid w:val="00536354"/>
    <w:rsid w:val="00543474"/>
    <w:rsid w:val="00544AA5"/>
    <w:rsid w:val="005527FE"/>
    <w:rsid w:val="00557E6B"/>
    <w:rsid w:val="00573A5C"/>
    <w:rsid w:val="0057469E"/>
    <w:rsid w:val="00594050"/>
    <w:rsid w:val="005A0A48"/>
    <w:rsid w:val="005A4EEB"/>
    <w:rsid w:val="005A6BFA"/>
    <w:rsid w:val="005C1564"/>
    <w:rsid w:val="005C16A0"/>
    <w:rsid w:val="005C5301"/>
    <w:rsid w:val="005E06B3"/>
    <w:rsid w:val="005E3F0A"/>
    <w:rsid w:val="005F3316"/>
    <w:rsid w:val="005F7182"/>
    <w:rsid w:val="0060463A"/>
    <w:rsid w:val="0061672C"/>
    <w:rsid w:val="00620A00"/>
    <w:rsid w:val="00620D16"/>
    <w:rsid w:val="00621D2B"/>
    <w:rsid w:val="0062603D"/>
    <w:rsid w:val="00634B0E"/>
    <w:rsid w:val="00645006"/>
    <w:rsid w:val="00660AC5"/>
    <w:rsid w:val="00662E7C"/>
    <w:rsid w:val="006705C2"/>
    <w:rsid w:val="006728D3"/>
    <w:rsid w:val="00684386"/>
    <w:rsid w:val="00685AAF"/>
    <w:rsid w:val="00695030"/>
    <w:rsid w:val="00695431"/>
    <w:rsid w:val="00695687"/>
    <w:rsid w:val="0069687A"/>
    <w:rsid w:val="006A0245"/>
    <w:rsid w:val="006B088B"/>
    <w:rsid w:val="006C4F94"/>
    <w:rsid w:val="006E544D"/>
    <w:rsid w:val="006E5941"/>
    <w:rsid w:val="006E71CD"/>
    <w:rsid w:val="00700E92"/>
    <w:rsid w:val="00731459"/>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B6397"/>
    <w:rsid w:val="007D02D3"/>
    <w:rsid w:val="007D6FA3"/>
    <w:rsid w:val="007E0301"/>
    <w:rsid w:val="007E2245"/>
    <w:rsid w:val="007E3300"/>
    <w:rsid w:val="007E4701"/>
    <w:rsid w:val="007F0455"/>
    <w:rsid w:val="00804697"/>
    <w:rsid w:val="008073B2"/>
    <w:rsid w:val="008152CF"/>
    <w:rsid w:val="00824752"/>
    <w:rsid w:val="00824B84"/>
    <w:rsid w:val="00825E16"/>
    <w:rsid w:val="00830ED8"/>
    <w:rsid w:val="00835AD6"/>
    <w:rsid w:val="00844CD8"/>
    <w:rsid w:val="00850A44"/>
    <w:rsid w:val="00853614"/>
    <w:rsid w:val="008569DA"/>
    <w:rsid w:val="00870BED"/>
    <w:rsid w:val="00882C0D"/>
    <w:rsid w:val="00885141"/>
    <w:rsid w:val="00890313"/>
    <w:rsid w:val="00890C25"/>
    <w:rsid w:val="008A156E"/>
    <w:rsid w:val="008A2D8F"/>
    <w:rsid w:val="008A3833"/>
    <w:rsid w:val="008A3BAF"/>
    <w:rsid w:val="008B0925"/>
    <w:rsid w:val="008B6FAC"/>
    <w:rsid w:val="008B730B"/>
    <w:rsid w:val="008D1417"/>
    <w:rsid w:val="008D663E"/>
    <w:rsid w:val="008E1CAE"/>
    <w:rsid w:val="008F4D57"/>
    <w:rsid w:val="00907FA5"/>
    <w:rsid w:val="009125DA"/>
    <w:rsid w:val="00912BAC"/>
    <w:rsid w:val="00915161"/>
    <w:rsid w:val="00920BFF"/>
    <w:rsid w:val="00923DFB"/>
    <w:rsid w:val="009317A1"/>
    <w:rsid w:val="00940E79"/>
    <w:rsid w:val="0094707A"/>
    <w:rsid w:val="00947CBC"/>
    <w:rsid w:val="009510E8"/>
    <w:rsid w:val="009510FB"/>
    <w:rsid w:val="00955C23"/>
    <w:rsid w:val="009562B0"/>
    <w:rsid w:val="00963266"/>
    <w:rsid w:val="009714DC"/>
    <w:rsid w:val="00972985"/>
    <w:rsid w:val="00976D56"/>
    <w:rsid w:val="00976F42"/>
    <w:rsid w:val="00977D62"/>
    <w:rsid w:val="009816CA"/>
    <w:rsid w:val="009826AE"/>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45F6"/>
    <w:rsid w:val="00A268EF"/>
    <w:rsid w:val="00A312B5"/>
    <w:rsid w:val="00A337DF"/>
    <w:rsid w:val="00A61DAA"/>
    <w:rsid w:val="00A7204A"/>
    <w:rsid w:val="00A967F8"/>
    <w:rsid w:val="00AA59FA"/>
    <w:rsid w:val="00AC3EDD"/>
    <w:rsid w:val="00AC5141"/>
    <w:rsid w:val="00AC6972"/>
    <w:rsid w:val="00AD4D56"/>
    <w:rsid w:val="00AE1154"/>
    <w:rsid w:val="00AF1C56"/>
    <w:rsid w:val="00AF3E4D"/>
    <w:rsid w:val="00AF6F27"/>
    <w:rsid w:val="00B01ACE"/>
    <w:rsid w:val="00B04433"/>
    <w:rsid w:val="00B15B89"/>
    <w:rsid w:val="00B17178"/>
    <w:rsid w:val="00B239E5"/>
    <w:rsid w:val="00B24778"/>
    <w:rsid w:val="00B24A4D"/>
    <w:rsid w:val="00B3442C"/>
    <w:rsid w:val="00B36427"/>
    <w:rsid w:val="00B4113F"/>
    <w:rsid w:val="00B44352"/>
    <w:rsid w:val="00B637AA"/>
    <w:rsid w:val="00B659D3"/>
    <w:rsid w:val="00B6738B"/>
    <w:rsid w:val="00B70CD3"/>
    <w:rsid w:val="00B76A55"/>
    <w:rsid w:val="00B82FB4"/>
    <w:rsid w:val="00B85400"/>
    <w:rsid w:val="00B93330"/>
    <w:rsid w:val="00B94A90"/>
    <w:rsid w:val="00B9618C"/>
    <w:rsid w:val="00B977D6"/>
    <w:rsid w:val="00BA02CC"/>
    <w:rsid w:val="00BA54B2"/>
    <w:rsid w:val="00BB2371"/>
    <w:rsid w:val="00BB4BB8"/>
    <w:rsid w:val="00BC6D2F"/>
    <w:rsid w:val="00BD3B62"/>
    <w:rsid w:val="00BD65DF"/>
    <w:rsid w:val="00BE44C8"/>
    <w:rsid w:val="00BE450C"/>
    <w:rsid w:val="00BE5ECB"/>
    <w:rsid w:val="00BF014C"/>
    <w:rsid w:val="00BF1386"/>
    <w:rsid w:val="00BF592F"/>
    <w:rsid w:val="00BF5EF0"/>
    <w:rsid w:val="00C04F63"/>
    <w:rsid w:val="00C11E0F"/>
    <w:rsid w:val="00C202F7"/>
    <w:rsid w:val="00C21664"/>
    <w:rsid w:val="00C21911"/>
    <w:rsid w:val="00C25368"/>
    <w:rsid w:val="00C30FB1"/>
    <w:rsid w:val="00C320A8"/>
    <w:rsid w:val="00C33AB4"/>
    <w:rsid w:val="00C352AD"/>
    <w:rsid w:val="00C361EA"/>
    <w:rsid w:val="00C42489"/>
    <w:rsid w:val="00C43098"/>
    <w:rsid w:val="00C430FD"/>
    <w:rsid w:val="00C71516"/>
    <w:rsid w:val="00C82AB8"/>
    <w:rsid w:val="00CB18D4"/>
    <w:rsid w:val="00CB5D00"/>
    <w:rsid w:val="00CC11B1"/>
    <w:rsid w:val="00CC2690"/>
    <w:rsid w:val="00CC75B3"/>
    <w:rsid w:val="00CC7D46"/>
    <w:rsid w:val="00CD2C0D"/>
    <w:rsid w:val="00CE071D"/>
    <w:rsid w:val="00CE3549"/>
    <w:rsid w:val="00CE482D"/>
    <w:rsid w:val="00CF10FD"/>
    <w:rsid w:val="00CF6EF5"/>
    <w:rsid w:val="00D01C38"/>
    <w:rsid w:val="00D32323"/>
    <w:rsid w:val="00D33F63"/>
    <w:rsid w:val="00D3581F"/>
    <w:rsid w:val="00D37878"/>
    <w:rsid w:val="00D4493C"/>
    <w:rsid w:val="00D44A4B"/>
    <w:rsid w:val="00D55ABF"/>
    <w:rsid w:val="00D65180"/>
    <w:rsid w:val="00D7233F"/>
    <w:rsid w:val="00D7490B"/>
    <w:rsid w:val="00D82C4F"/>
    <w:rsid w:val="00D85D37"/>
    <w:rsid w:val="00D87B51"/>
    <w:rsid w:val="00D87B9E"/>
    <w:rsid w:val="00DC2597"/>
    <w:rsid w:val="00DE0C18"/>
    <w:rsid w:val="00DF0AE6"/>
    <w:rsid w:val="00DF15A7"/>
    <w:rsid w:val="00DF464B"/>
    <w:rsid w:val="00E009DD"/>
    <w:rsid w:val="00E07338"/>
    <w:rsid w:val="00E34F37"/>
    <w:rsid w:val="00E44352"/>
    <w:rsid w:val="00E56759"/>
    <w:rsid w:val="00E60543"/>
    <w:rsid w:val="00E67AB7"/>
    <w:rsid w:val="00E70BB8"/>
    <w:rsid w:val="00E71A63"/>
    <w:rsid w:val="00E727A4"/>
    <w:rsid w:val="00E80423"/>
    <w:rsid w:val="00E81F69"/>
    <w:rsid w:val="00E908E7"/>
    <w:rsid w:val="00E9130E"/>
    <w:rsid w:val="00E94C79"/>
    <w:rsid w:val="00EA05AE"/>
    <w:rsid w:val="00EA3062"/>
    <w:rsid w:val="00EB2343"/>
    <w:rsid w:val="00EC519B"/>
    <w:rsid w:val="00EE49D0"/>
    <w:rsid w:val="00EF573E"/>
    <w:rsid w:val="00F166D4"/>
    <w:rsid w:val="00F16CA1"/>
    <w:rsid w:val="00F22573"/>
    <w:rsid w:val="00F45027"/>
    <w:rsid w:val="00F45D0D"/>
    <w:rsid w:val="00F674DA"/>
    <w:rsid w:val="00F704CA"/>
    <w:rsid w:val="00F774CC"/>
    <w:rsid w:val="00F80E45"/>
    <w:rsid w:val="00F82021"/>
    <w:rsid w:val="00F91523"/>
    <w:rsid w:val="00F94BBC"/>
    <w:rsid w:val="00FA481C"/>
    <w:rsid w:val="00FB3011"/>
    <w:rsid w:val="00FB52F8"/>
    <w:rsid w:val="00FB69CA"/>
    <w:rsid w:val="00FC2AA2"/>
    <w:rsid w:val="00FC3907"/>
    <w:rsid w:val="00FD60A2"/>
    <w:rsid w:val="00FE21E8"/>
    <w:rsid w:val="00FF364A"/>
    <w:rsid w:val="00FF624E"/>
    <w:rsid w:val="00FF6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6965A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F10FD"/>
    <w:rPr>
      <w:color w:val="0000FF"/>
      <w:u w:val="single"/>
    </w:rPr>
  </w:style>
  <w:style w:type="paragraph" w:styleId="CommentText">
    <w:name w:val="annotation text"/>
    <w:basedOn w:val="Normal"/>
    <w:link w:val="CommentTextChar"/>
    <w:uiPriority w:val="99"/>
    <w:semiHidden/>
    <w:unhideWhenUsed/>
    <w:rsid w:val="00955C23"/>
    <w:rPr>
      <w:sz w:val="20"/>
      <w:szCs w:val="20"/>
    </w:rPr>
  </w:style>
  <w:style w:type="character" w:customStyle="1" w:styleId="CommentTextChar">
    <w:name w:val="Comment Text Char"/>
    <w:basedOn w:val="DefaultParagraphFont"/>
    <w:link w:val="CommentText"/>
    <w:uiPriority w:val="99"/>
    <w:semiHidden/>
    <w:rsid w:val="00955C23"/>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955C23"/>
    <w:rPr>
      <w:sz w:val="16"/>
      <w:szCs w:val="16"/>
    </w:rPr>
  </w:style>
  <w:style w:type="character" w:styleId="Hyperlink">
    <w:name w:val="Hyperlink"/>
    <w:basedOn w:val="DefaultParagraphFont"/>
    <w:uiPriority w:val="99"/>
    <w:unhideWhenUsed/>
    <w:rsid w:val="00BF592F"/>
    <w:rPr>
      <w:color w:val="0563C1" w:themeColor="hyperlink"/>
      <w:u w:val="single"/>
    </w:rPr>
  </w:style>
  <w:style w:type="paragraph" w:styleId="Revision">
    <w:name w:val="Revision"/>
    <w:hidden/>
    <w:uiPriority w:val="99"/>
    <w:semiHidden/>
    <w:rsid w:val="00D3581F"/>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949010">
      <w:bodyDiv w:val="1"/>
      <w:marLeft w:val="0"/>
      <w:marRight w:val="0"/>
      <w:marTop w:val="0"/>
      <w:marBottom w:val="0"/>
      <w:divBdr>
        <w:top w:val="none" w:sz="0" w:space="0" w:color="auto"/>
        <w:left w:val="none" w:sz="0" w:space="0" w:color="auto"/>
        <w:bottom w:val="none" w:sz="0" w:space="0" w:color="auto"/>
        <w:right w:val="none" w:sz="0" w:space="0" w:color="auto"/>
      </w:divBdr>
    </w:div>
    <w:div w:id="164064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13562-AEEB-4453-8C9D-DEBD5420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LBEA - Resident Student Denial for Virtual Public Charter School Attendance**</dc:title>
  <dc:subject>Clatskanie SD Board Policy</dc:subject>
  <dc:creator>Oregon School Boards Association</dc:creator>
  <cp:keywords/>
  <dc:description/>
  <cp:lastModifiedBy>CSD</cp:lastModifiedBy>
  <cp:revision>2</cp:revision>
  <dcterms:created xsi:type="dcterms:W3CDTF">2025-10-10T07:30:00Z</dcterms:created>
  <dcterms:modified xsi:type="dcterms:W3CDTF">2025-10-10T07:30:00Z</dcterms:modified>
</cp:coreProperties>
</file>